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0316" w14:textId="77777777" w:rsidR="00877090" w:rsidRDefault="00877090" w:rsidP="007D0BDF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4F7764C" w:rsidR="00CB6568" w:rsidRPr="0055014E" w:rsidRDefault="00A073E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55014E">
        <w:rPr>
          <w:rFonts w:ascii="Garamond" w:hAnsi="Garamond"/>
          <w:b/>
          <w:bCs/>
          <w:sz w:val="28"/>
          <w:szCs w:val="28"/>
        </w:rPr>
        <w:t>RICHIESTA EROGAZIONE</w:t>
      </w:r>
      <w:r w:rsidR="002F78AE" w:rsidRPr="0055014E">
        <w:rPr>
          <w:rFonts w:ascii="Garamond" w:hAnsi="Garamond"/>
          <w:b/>
          <w:bCs/>
          <w:sz w:val="28"/>
          <w:szCs w:val="28"/>
        </w:rPr>
        <w:t xml:space="preserve"> </w:t>
      </w:r>
      <w:r w:rsidR="006B5D02" w:rsidRPr="0055014E">
        <w:rPr>
          <w:rFonts w:ascii="Garamond" w:hAnsi="Garamond"/>
          <w:b/>
          <w:bCs/>
          <w:sz w:val="28"/>
          <w:szCs w:val="28"/>
        </w:rPr>
        <w:t xml:space="preserve">RISORSE </w:t>
      </w:r>
    </w:p>
    <w:p w14:paraId="7D7DE6CB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Missione 5 - Componente 2 - Investimento 1 azioni volte a sostenere le capacità genitoriali e prevenire la vulnerabilità delle famiglie e dei bambini </w:t>
      </w:r>
    </w:p>
    <w:p w14:paraId="620BE9E9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7E198CB2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Sub Investimento ______________________ CUP ______________________</w:t>
      </w:r>
    </w:p>
    <w:p w14:paraId="35378EF0" w14:textId="77777777" w:rsidR="0055014E" w:rsidRDefault="0055014E" w:rsidP="0055014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34821575" w14:textId="77777777" w:rsidR="0055014E" w:rsidRDefault="0055014E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5FAA1DC5" w14:textId="051935D8" w:rsidR="006B5D02" w:rsidRDefault="00F0256F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sdt>
        <w:sdtPr>
          <w:rPr>
            <w:rFonts w:ascii="Garamond" w:hAnsi="Garamond"/>
            <w:b/>
            <w:bCs/>
            <w:szCs w:val="24"/>
          </w:rPr>
          <w:id w:val="7202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PRIMO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2035697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SECONDO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132307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SALDO</w:t>
      </w:r>
    </w:p>
    <w:p w14:paraId="2D8C2641" w14:textId="77777777" w:rsidR="006B5D02" w:rsidRPr="005478FF" w:rsidRDefault="006B5D0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786DE30F" w14:textId="77777777" w:rsidR="00A073E2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86A6E78" w14:textId="6DE531FD" w:rsidR="00A073E2" w:rsidRPr="001A0F07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Il Soggetto Attuatore ATS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C.F.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CUP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con sede legale in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rappresentato da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</w:p>
    <w:p w14:paraId="79B0A073" w14:textId="04AD8C1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6F0C7A49" w:rsidR="00945949" w:rsidRDefault="006B5D02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3F9AA0" wp14:editId="532AEE30">
                <wp:simplePos x="0" y="0"/>
                <wp:positionH relativeFrom="margin">
                  <wp:align>right</wp:align>
                </wp:positionH>
                <wp:positionV relativeFrom="paragraph">
                  <wp:posOffset>847725</wp:posOffset>
                </wp:positionV>
                <wp:extent cx="6105525" cy="45434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47F8E" w14:textId="77777777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PRIMO ACCONTO</w:t>
                            </w:r>
                          </w:p>
                          <w:p w14:paraId="7C8053C3" w14:textId="77777777" w:rsidR="00774526" w:rsidRDefault="00774526" w:rsidP="006B5D02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44DE43F" w14:textId="1F4CDC41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489878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2D57C47B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CAC99B2" w14:textId="25E684EE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6985395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3B6C169F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384764B" w14:textId="77777777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0509927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risorse, che deve essere pari almeno al 75% del contributo erogato a titolo di anticipo)</w:t>
                            </w:r>
                            <w:r w:rsidR="00774526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contributo erogato a titolo di anticipo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all’avvio delle attività 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022AC05E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FB685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486FCD" w14:textId="77777777" w:rsidR="006B5D02" w:rsidRPr="00A073E2" w:rsidRDefault="006B5D02" w:rsidP="006B5D0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2AF5DC79" w14:textId="77777777" w:rsidR="006B5D02" w:rsidRPr="00A073E2" w:rsidRDefault="006B5D02" w:rsidP="006B5D02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517CEFF" w14:textId="77777777" w:rsidR="006B5D02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PRIMO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D6CD996" w14:textId="77777777" w:rsidR="006B5D02" w:rsidRPr="001E707E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03E43E3D" w14:textId="695C701E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 w:rsidR="00CA76AA" w:rsidRPr="007F36CC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finanziamento accordato</w:t>
                            </w:r>
                            <w:r w:rsidR="00CA76AA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C2A1AE6" w14:textId="3322ED3B" w:rsidR="006B5D02" w:rsidRDefault="006B5D02" w:rsidP="006B5D0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3D1DBC7" w14:textId="64E928FF" w:rsidR="006B5D02" w:rsidRDefault="006B5D02" w:rsidP="006B5D02"/>
                          <w:p w14:paraId="5FD6B852" w14:textId="4B69FB07" w:rsidR="006B5D02" w:rsidRDefault="006B5D02" w:rsidP="006B5D02"/>
                          <w:p w14:paraId="3BD02232" w14:textId="3ABCAC29" w:rsidR="006B5D02" w:rsidRDefault="006B5D02" w:rsidP="006B5D02"/>
                          <w:p w14:paraId="73256C1F" w14:textId="7DB1C92F" w:rsidR="006B5D02" w:rsidRDefault="006B5D02" w:rsidP="006B5D02"/>
                          <w:p w14:paraId="28800DE1" w14:textId="77777777" w:rsidR="006B5D02" w:rsidRDefault="006B5D02" w:rsidP="006B5D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F9AA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9.55pt;margin-top:66.75pt;width:480.75pt;height:35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yBDQIAACA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">
                <v:textbox>
                  <w:txbxContent>
                    <w:p w14:paraId="5DE47F8E" w14:textId="77777777" w:rsidR="006B5D02" w:rsidRDefault="006B5D02" w:rsidP="006B5D02">
                      <w:pPr>
                        <w:jc w:val="both"/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PRIMO ACCONTO</w:t>
                      </w:r>
                    </w:p>
                    <w:p w14:paraId="7C8053C3" w14:textId="77777777" w:rsidR="00774526" w:rsidRDefault="00774526" w:rsidP="006B5D02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44DE43F" w14:textId="1F4CDC41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4898781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2D57C47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CAC99B2" w14:textId="25E684EE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6985395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come da Allegato 68 al Manuale Operativo per i soggetti attuatori</w:t>
                      </w:r>
                    </w:p>
                    <w:p w14:paraId="3B6C169F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7384764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0509927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risorse, che deve essere pari almeno al 75% del contributo erogato a titolo di anticipo)</w:t>
                      </w:r>
                      <w:r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contributo erogato a titolo di anticipo</w:t>
                      </w:r>
                      <w:r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all’avvio delle attività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022AC05E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EFB685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9486FCD" w14:textId="77777777" w:rsidR="006B5D02" w:rsidRPr="00A073E2" w:rsidRDefault="006B5D02" w:rsidP="006B5D0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2AF5DC79" w14:textId="77777777" w:rsidR="006B5D02" w:rsidRPr="00A073E2" w:rsidRDefault="006B5D02" w:rsidP="006B5D02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517CEFF" w14:textId="77777777" w:rsidR="006B5D02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PRIMO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D6CD996" w14:textId="77777777" w:rsidR="006B5D02" w:rsidRPr="001E707E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03E43E3D" w14:textId="695C701E" w:rsidR="006B5D02" w:rsidRDefault="006B5D02" w:rsidP="006B5D02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 w:rsidR="00CA76AA" w:rsidRPr="007F36CC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finanziamento accordato</w:t>
                      </w:r>
                      <w:r w:rsidR="00CA76AA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C2A1AE6" w14:textId="3322ED3B" w:rsidR="006B5D02" w:rsidRDefault="006B5D02" w:rsidP="006B5D02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3D1DBC7" w14:textId="64E928FF" w:rsidR="006B5D02" w:rsidRDefault="006B5D02" w:rsidP="006B5D02"/>
                    <w:p w14:paraId="5FD6B852" w14:textId="4B69FB07" w:rsidR="006B5D02" w:rsidRDefault="006B5D02" w:rsidP="006B5D02"/>
                    <w:p w14:paraId="3BD02232" w14:textId="3ABCAC29" w:rsidR="006B5D02" w:rsidRDefault="006B5D02" w:rsidP="006B5D02"/>
                    <w:p w14:paraId="73256C1F" w14:textId="7DB1C92F" w:rsidR="006B5D02" w:rsidRDefault="006B5D02" w:rsidP="006B5D02"/>
                    <w:p w14:paraId="28800DE1" w14:textId="77777777" w:rsidR="006B5D02" w:rsidRDefault="006B5D02" w:rsidP="006B5D02"/>
                  </w:txbxContent>
                </v:textbox>
                <w10:wrap type="square" anchorx="margin"/>
              </v:shape>
            </w:pict>
          </mc:Fallback>
        </mc:AlternateContent>
      </w:r>
      <w:r w:rsidR="00945949"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51D7389F" w14:textId="1AD5CEFA" w:rsidR="006B5D02" w:rsidRDefault="006B5D02" w:rsidP="00945949">
      <w:pPr>
        <w:jc w:val="both"/>
        <w:rPr>
          <w:rFonts w:ascii="Garamond" w:hAnsi="Garamond"/>
          <w:b/>
          <w:bCs/>
          <w:szCs w:val="24"/>
        </w:rPr>
      </w:pPr>
    </w:p>
    <w:p w14:paraId="0A41CD64" w14:textId="5517475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183B6D" wp14:editId="31ACC39A">
                <wp:simplePos x="0" y="0"/>
                <wp:positionH relativeFrom="margin">
                  <wp:posOffset>0</wp:posOffset>
                </wp:positionH>
                <wp:positionV relativeFrom="paragraph">
                  <wp:posOffset>312420</wp:posOffset>
                </wp:positionV>
                <wp:extent cx="6105525" cy="4543425"/>
                <wp:effectExtent l="0" t="0" r="28575" b="2857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31AD1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 ACCONTO</w:t>
                            </w:r>
                          </w:p>
                          <w:p w14:paraId="7AE00206" w14:textId="77777777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9742210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7EBA9297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96B925" w14:textId="77777777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20461346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2AE556D8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B417842" w14:textId="77777777" w:rsidR="007F36CC" w:rsidRPr="00177AC0" w:rsidRDefault="00F0256F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65768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F36CC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7F36CC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7F36CC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contributo erogato a titolo di 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primo acconto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AF4302" w14:textId="77777777" w:rsidR="007F36CC" w:rsidRPr="006B5D02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3AA850F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FBF686B" w14:textId="77777777" w:rsidR="007F36CC" w:rsidRPr="00A073E2" w:rsidRDefault="007F36CC" w:rsidP="007F36CC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5D158DC9" w14:textId="77777777" w:rsidR="007F36CC" w:rsidRPr="00A073E2" w:rsidRDefault="007F36CC" w:rsidP="007F36CC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1EED4BB6" w14:textId="0C28ADEF" w:rsidR="007F36CC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107E49FB" w14:textId="77777777" w:rsidR="007F36CC" w:rsidRPr="001E707E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7E8D2E3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9EF2ADB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74BC59D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0E8D867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FC29C04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E832E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1F67BA6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7F26911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9B5A23F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81E021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43C0FD" w14:textId="77777777" w:rsidR="007F36CC" w:rsidRDefault="007F36CC" w:rsidP="007F36CC"/>
                          <w:p w14:paraId="2C4F9B6E" w14:textId="77777777" w:rsidR="007F36CC" w:rsidRDefault="007F36CC" w:rsidP="007F36CC"/>
                          <w:p w14:paraId="050A85A2" w14:textId="77777777" w:rsidR="007F36CC" w:rsidRDefault="007F36CC" w:rsidP="007F36CC"/>
                          <w:p w14:paraId="7FB553F1" w14:textId="77777777" w:rsidR="007F36CC" w:rsidRDefault="007F36CC" w:rsidP="007F36CC"/>
                          <w:p w14:paraId="6A623850" w14:textId="77777777" w:rsidR="007F36CC" w:rsidRDefault="007F36CC" w:rsidP="007F36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83B6D" id="_x0000_s1027" type="#_x0000_t202" style="position:absolute;left:0;text-align:left;margin-left:0;margin-top:24.6pt;width:480.75pt;height:35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avEAIAACc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">
                <v:textbox>
                  <w:txbxContent>
                    <w:p w14:paraId="38B31AD1" w14:textId="77777777" w:rsidR="007F36CC" w:rsidRDefault="007F36CC" w:rsidP="007F36CC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 ACCONTO</w:t>
                      </w:r>
                    </w:p>
                    <w:p w14:paraId="7AE00206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9742210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7EBA9297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5696B92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2046134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rapporto intermedio delle attività svolte come da Allegato 68 al Manuale Operativo per i soggetti attuatori</w:t>
                      </w:r>
                    </w:p>
                    <w:p w14:paraId="2AE556D8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B417842" w14:textId="77777777" w:rsidR="007F36CC" w:rsidRPr="00177AC0" w:rsidRDefault="00A36473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657681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F36CC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7F36CC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7F36CC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7F36CC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contributo erogato a titolo di 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primo acconto</w:t>
                      </w:r>
                      <w:r w:rsidR="007F36CC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9AF4302" w14:textId="77777777" w:rsidR="007F36CC" w:rsidRPr="006B5D02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3AA850F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FBF686B" w14:textId="77777777" w:rsidR="007F36CC" w:rsidRPr="00A073E2" w:rsidRDefault="007F36CC" w:rsidP="007F36CC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5D158DC9" w14:textId="77777777" w:rsidR="007F36CC" w:rsidRPr="00A073E2" w:rsidRDefault="007F36CC" w:rsidP="007F36CC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1EED4BB6" w14:textId="0C28ADEF" w:rsidR="007F36CC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107E49FB" w14:textId="77777777" w:rsidR="007F36CC" w:rsidRPr="001E707E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7E8D2E3" w14:textId="77777777" w:rsidR="007F36CC" w:rsidRDefault="007F36CC" w:rsidP="007F36CC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9EF2ADB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74BC59D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0E8D867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FC29C04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E832E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1F67BA6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7F26911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9B5A23F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81E021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43C0FD" w14:textId="77777777" w:rsidR="007F36CC" w:rsidRDefault="007F36CC" w:rsidP="007F36CC"/>
                    <w:p w14:paraId="2C4F9B6E" w14:textId="77777777" w:rsidR="007F36CC" w:rsidRDefault="007F36CC" w:rsidP="007F36CC"/>
                    <w:p w14:paraId="050A85A2" w14:textId="77777777" w:rsidR="007F36CC" w:rsidRDefault="007F36CC" w:rsidP="007F36CC"/>
                    <w:p w14:paraId="7FB553F1" w14:textId="77777777" w:rsidR="007F36CC" w:rsidRDefault="007F36CC" w:rsidP="007F36CC"/>
                    <w:p w14:paraId="6A623850" w14:textId="77777777" w:rsidR="007F36CC" w:rsidRDefault="007F36CC" w:rsidP="007F36CC"/>
                  </w:txbxContent>
                </v:textbox>
                <w10:wrap type="square" anchorx="margin"/>
              </v:shape>
            </w:pict>
          </mc:Fallback>
        </mc:AlternateContent>
      </w:r>
    </w:p>
    <w:p w14:paraId="2323706F" w14:textId="219D26D8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24E8021D" w14:textId="73A5DD9C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D33AA06" w14:textId="020E87DE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27F0168" w14:textId="5D659746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1D693484" w14:textId="681060D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606E2D" w14:textId="296F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760FC9A" w14:textId="1EC7758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64F40D10" w14:textId="01A5FCE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E4C8F8" w14:textId="7EFEA6C3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A5075E3" w14:textId="4BC7406F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5FFBA4A" w14:textId="2E9A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9FFF495" w14:textId="6B56E359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F5CCAD5" w14:textId="25DE572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4005C714" w14:textId="77777777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059CD91" w14:textId="2F7353D9" w:rsidR="006B5D02" w:rsidRPr="00ED0415" w:rsidRDefault="00ED0415" w:rsidP="0055014E">
      <w:pPr>
        <w:jc w:val="both"/>
        <w:rPr>
          <w:rFonts w:ascii="Garamond" w:hAnsi="Garamond"/>
          <w:color w:val="0070C0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958F4C" wp14:editId="6594A289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6105525" cy="5057775"/>
                <wp:effectExtent l="0" t="0" r="28575" b="28575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EC377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SALDO</w:t>
                            </w:r>
                          </w:p>
                          <w:p w14:paraId="130DCCF5" w14:textId="77777777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1735275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137C956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D7BF49F" w14:textId="56CCC18C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395116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rapporto finale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delle attività svolte come da </w:t>
                            </w:r>
                            <w:r w:rsidR="00774526" w:rsidRPr="00F0256F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Allegato 68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 Manuale Operativo per i soggetti attuatori</w:t>
                            </w:r>
                          </w:p>
                          <w:p w14:paraId="15EA3323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D1E93EB" w14:textId="5537B958" w:rsidR="00774526" w:rsidRDefault="00F0256F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5691483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proofErr w:type="spellStart"/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36473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 come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da </w:t>
                            </w:r>
                            <w:r w:rsidR="00774526" w:rsidRPr="00F0256F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Allegato </w:t>
                            </w:r>
                            <w:r w:rsidRPr="00F0256F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41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 Manuale Operativo per i soggetti attuatori</w:t>
                            </w:r>
                          </w:p>
                          <w:p w14:paraId="79CFAA43" w14:textId="77777777" w:rsidR="00774526" w:rsidRDefault="00774526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ABB18A3" w14:textId="77777777" w:rsidR="00ED0415" w:rsidRDefault="00ED0415" w:rsidP="00ED0415">
                            <w:pPr>
                              <w:pStyle w:val="Paragrafoelenco"/>
                              <w:spacing w:after="100" w:afterAutospacing="1" w:line="240" w:lineRule="aut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6ACF278" w14:textId="77777777" w:rsidR="00ED0415" w:rsidRDefault="00ED0415" w:rsidP="00ED0415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spacing w:after="100" w:afterAutospacing="1" w:line="240" w:lineRule="auto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</w:t>
                            </w:r>
                          </w:p>
                          <w:p w14:paraId="23DEA37D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F32A73C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54684CF" w14:textId="248DEFD7" w:rsidR="00ED0415" w:rsidRPr="00177AC0" w:rsidRDefault="00F0256F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528566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D0415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Hlk147141262"/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utilizzate</w:t>
                            </w:r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ED0415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1" w:name="_Hlk147141177"/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de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erogat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 precedentemente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End w:id="1"/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bookmarkEnd w:id="0"/>
                          <w:p w14:paraId="3D61D523" w14:textId="77777777" w:rsidR="00ED0415" w:rsidRPr="006B5D02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D3A74AE" w14:textId="77777777" w:rsidR="00ED0415" w:rsidRPr="00A073E2" w:rsidRDefault="00ED0415" w:rsidP="00ED041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769B36A9" w14:textId="77777777" w:rsidR="00ED0415" w:rsidRPr="00A073E2" w:rsidRDefault="00ED0415" w:rsidP="00ED0415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B8CF08C" w14:textId="77777777" w:rsidR="00ED0415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SALDO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28F50E24" w14:textId="77777777" w:rsidR="00ED0415" w:rsidRPr="001E707E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C2C4867" w14:textId="6D9D31E0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l’importo può raggiungere al massimo il 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20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9E282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1BAA4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204B2A55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EA3B101" w14:textId="77777777" w:rsidR="00ED0415" w:rsidRDefault="00ED0415" w:rsidP="00ED0415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8CA610E" w14:textId="77777777" w:rsidR="00ED0415" w:rsidRDefault="00ED0415" w:rsidP="00ED0415"/>
                          <w:p w14:paraId="36FA534B" w14:textId="77777777" w:rsidR="00ED0415" w:rsidRDefault="00ED0415" w:rsidP="00ED0415"/>
                          <w:p w14:paraId="3C5A2BBA" w14:textId="77777777" w:rsidR="00ED0415" w:rsidRDefault="00ED0415" w:rsidP="00ED0415"/>
                          <w:p w14:paraId="6A4C6359" w14:textId="77777777" w:rsidR="00ED0415" w:rsidRDefault="00ED0415" w:rsidP="00ED0415"/>
                          <w:p w14:paraId="0F8C32F0" w14:textId="77777777" w:rsidR="00ED0415" w:rsidRDefault="00ED0415" w:rsidP="00ED0415"/>
                          <w:p w14:paraId="108AE05B" w14:textId="77777777" w:rsidR="00ED0415" w:rsidRDefault="00ED0415" w:rsidP="00ED04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58F4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0;margin-top:4.65pt;width:480.75pt;height:398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">
                <v:textbox>
                  <w:txbxContent>
                    <w:p w14:paraId="035EC377" w14:textId="77777777" w:rsidR="00ED0415" w:rsidRDefault="00ED0415" w:rsidP="00ED0415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SALDO</w:t>
                      </w:r>
                    </w:p>
                    <w:p w14:paraId="130DCCF5" w14:textId="77777777" w:rsidR="00774526" w:rsidRDefault="00F0256F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1735275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proofErr w:type="spellStart"/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137C956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D7BF49F" w14:textId="56CCC18C" w:rsidR="00774526" w:rsidRDefault="00F0256F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395116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proofErr w:type="spellStart"/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rapporto finale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delle attività svolte come da </w:t>
                      </w:r>
                      <w:r w:rsidR="00774526" w:rsidRPr="00F0256F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Allegato 68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 Manuale Operativo per i soggetti attuatori</w:t>
                      </w:r>
                    </w:p>
                    <w:p w14:paraId="15EA3323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D1E93EB" w14:textId="5537B958" w:rsidR="00774526" w:rsidRDefault="00F0256F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5691483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proofErr w:type="spellStart"/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</w:t>
                      </w:r>
                      <w:r w:rsidR="00A36473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 come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da </w:t>
                      </w:r>
                      <w:r w:rsidR="00774526" w:rsidRPr="00F0256F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Allegato </w:t>
                      </w:r>
                      <w:r w:rsidRPr="00F0256F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41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 Manuale Operativo per i soggetti attuatori</w:t>
                      </w:r>
                    </w:p>
                    <w:p w14:paraId="79CFAA43" w14:textId="77777777" w:rsidR="00774526" w:rsidRDefault="00774526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ABB18A3" w14:textId="77777777" w:rsidR="00ED0415" w:rsidRDefault="00ED0415" w:rsidP="00ED0415">
                      <w:pPr>
                        <w:pStyle w:val="Paragrafoelenco"/>
                        <w:spacing w:after="100" w:afterAutospacing="1" w:line="240" w:lineRule="aut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6ACF278" w14:textId="77777777" w:rsidR="00ED0415" w:rsidRDefault="00ED0415" w:rsidP="00ED0415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spacing w:after="100" w:afterAutospacing="1" w:line="240" w:lineRule="auto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</w:t>
                      </w:r>
                    </w:p>
                    <w:p w14:paraId="23DEA37D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F32A73C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54684CF" w14:textId="248DEFD7" w:rsidR="00ED0415" w:rsidRPr="00177AC0" w:rsidRDefault="00F0256F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528566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D0415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ED0415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2" w:name="_Hlk147141262"/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utilizzate</w:t>
                      </w:r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ED0415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3" w:name="_Hlk147141177"/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de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erogat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 precedentemente</w:t>
                      </w:r>
                      <w:r w:rsidR="00ED0415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End w:id="3"/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bookmarkEnd w:id="2"/>
                    <w:p w14:paraId="3D61D523" w14:textId="77777777" w:rsidR="00ED0415" w:rsidRPr="006B5D02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D3A74AE" w14:textId="77777777" w:rsidR="00ED0415" w:rsidRPr="00A073E2" w:rsidRDefault="00ED0415" w:rsidP="00ED0415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769B36A9" w14:textId="77777777" w:rsidR="00ED0415" w:rsidRPr="00A073E2" w:rsidRDefault="00ED0415" w:rsidP="00ED0415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B8CF08C" w14:textId="77777777" w:rsidR="00ED0415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SALDO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28F50E24" w14:textId="77777777" w:rsidR="00ED0415" w:rsidRPr="001E707E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C2C4867" w14:textId="6D9D31E0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l’importo può raggiungere al massimo il 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20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29E282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1BAA4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204B2A55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EA3B101" w14:textId="77777777" w:rsidR="00ED0415" w:rsidRDefault="00ED0415" w:rsidP="00ED0415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68CA610E" w14:textId="77777777" w:rsidR="00ED0415" w:rsidRDefault="00ED0415" w:rsidP="00ED0415"/>
                    <w:p w14:paraId="36FA534B" w14:textId="77777777" w:rsidR="00ED0415" w:rsidRDefault="00ED0415" w:rsidP="00ED0415"/>
                    <w:p w14:paraId="3C5A2BBA" w14:textId="77777777" w:rsidR="00ED0415" w:rsidRDefault="00ED0415" w:rsidP="00ED0415"/>
                    <w:p w14:paraId="6A4C6359" w14:textId="77777777" w:rsidR="00ED0415" w:rsidRDefault="00ED0415" w:rsidP="00ED0415"/>
                    <w:p w14:paraId="0F8C32F0" w14:textId="77777777" w:rsidR="00ED0415" w:rsidRDefault="00ED0415" w:rsidP="00ED0415"/>
                    <w:p w14:paraId="108AE05B" w14:textId="77777777" w:rsidR="00ED0415" w:rsidRDefault="00ED0415" w:rsidP="00ED0415"/>
                  </w:txbxContent>
                </v:textbox>
                <w10:wrap type="square" anchorx="margin"/>
              </v:shape>
            </w:pict>
          </mc:Fallback>
        </mc:AlternateContent>
      </w:r>
      <w:r w:rsidR="00CA76AA"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05031B" wp14:editId="446B1183">
                <wp:simplePos x="0" y="0"/>
                <wp:positionH relativeFrom="margin">
                  <wp:align>left</wp:align>
                </wp:positionH>
                <wp:positionV relativeFrom="paragraph">
                  <wp:posOffset>330835</wp:posOffset>
                </wp:positionV>
                <wp:extent cx="6105525" cy="4438650"/>
                <wp:effectExtent l="0" t="0" r="28575" b="1905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43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41939" w14:textId="5E7E614E" w:rsidR="00CA76AA" w:rsidRDefault="00CA76AA" w:rsidP="00CA76AA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ACCONTO</w:t>
                            </w:r>
                          </w:p>
                          <w:p w14:paraId="05E8A1B6" w14:textId="77777777" w:rsidR="00CA76AA" w:rsidRDefault="00F0256F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2299073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presentato in data </w:t>
                            </w:r>
                            <w:r w:rsidR="00CA76AA"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attraverso il caricamento sul sistema </w:t>
                            </w:r>
                            <w:proofErr w:type="spellStart"/>
                            <w:r w:rsidR="00CA76AA" w:rsidRPr="00DB0C1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proofErr w:type="spellEnd"/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rapporto intermedio delle attività svolte</w:t>
                            </w:r>
                          </w:p>
                          <w:p w14:paraId="48907C3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9FA0D30" w14:textId="212250C1" w:rsidR="00CA76AA" w:rsidRPr="00177AC0" w:rsidRDefault="00F0256F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359619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CA76AA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CA76AA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contributo erogato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 titolo di anticipo all’avvio delle attività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7449CBC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E1B6177" w14:textId="77777777" w:rsidR="00CA76AA" w:rsidRPr="00A073E2" w:rsidRDefault="00CA76AA" w:rsidP="00CA76A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0B76F9DC" w14:textId="77777777" w:rsidR="00CA76AA" w:rsidRPr="00A073E2" w:rsidRDefault="00CA76AA" w:rsidP="00CA76AA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6E5C286A" w14:textId="4A27BA6F" w:rsidR="00CA76AA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0874CE3" w14:textId="77777777" w:rsidR="00CA76AA" w:rsidRPr="001E707E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419D8D56" w14:textId="77777777" w:rsidR="00CA76AA" w:rsidRDefault="00CA76AA" w:rsidP="00CA76AA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CF22A0" w14:textId="77777777" w:rsidR="00CA76AA" w:rsidRDefault="00CA76AA" w:rsidP="00CA76AA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6903D98" w14:textId="77777777" w:rsidR="00CA76AA" w:rsidRDefault="00CA76AA" w:rsidP="00CA76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031B" id="_x0000_s1029" type="#_x0000_t202" style="position:absolute;left:0;text-align:left;margin-left:0;margin-top:26.05pt;width:480.75pt;height:349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">
                <v:textbox>
                  <w:txbxContent>
                    <w:p w14:paraId="6A241939" w14:textId="5E7E614E" w:rsidR="00CA76AA" w:rsidRDefault="00CA76AA" w:rsidP="00CA76AA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ACCONTO</w:t>
                      </w:r>
                    </w:p>
                    <w:p w14:paraId="05E8A1B6" w14:textId="77777777" w:rsidR="00CA76AA" w:rsidRDefault="00A36473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2299073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presentato in data </w:t>
                      </w:r>
                      <w:r w:rsidR="00CA76AA"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attraverso il caricamento sul sistema </w:t>
                      </w:r>
                      <w:proofErr w:type="spellStart"/>
                      <w:r w:rsidR="00CA76AA" w:rsidRPr="00DB0C1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</w:p>
                    <w:p w14:paraId="48907C3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9FA0D30" w14:textId="212250C1" w:rsidR="00CA76AA" w:rsidRPr="00177AC0" w:rsidRDefault="00A36473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359619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CA76AA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CA76AA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CA76AA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contributo erogato</w:t>
                      </w:r>
                      <w:r w:rsidR="00CA76AA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 titolo di anticipo all’avvio delle attività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7449CBC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E1B6177" w14:textId="77777777" w:rsidR="00CA76AA" w:rsidRPr="00A073E2" w:rsidRDefault="00CA76AA" w:rsidP="00CA76AA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0B76F9DC" w14:textId="77777777" w:rsidR="00CA76AA" w:rsidRPr="00A073E2" w:rsidRDefault="00CA76AA" w:rsidP="00CA76AA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6E5C286A" w14:textId="4A27BA6F" w:rsidR="00CA76AA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0874CE3" w14:textId="77777777" w:rsidR="00CA76AA" w:rsidRPr="001E707E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419D8D56" w14:textId="77777777" w:rsidR="00CA76AA" w:rsidRDefault="00CA76AA" w:rsidP="00CA76AA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61CF22A0" w14:textId="77777777" w:rsidR="00CA76AA" w:rsidRDefault="00CA76AA" w:rsidP="00CA76AA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26903D98" w14:textId="77777777" w:rsidR="00CA76AA" w:rsidRDefault="00CA76AA" w:rsidP="00CA76AA"/>
                  </w:txbxContent>
                </v:textbox>
                <w10:wrap type="square" anchorx="margin"/>
              </v:shape>
            </w:pict>
          </mc:Fallback>
        </mc:AlternateContent>
      </w:r>
    </w:p>
    <w:p w14:paraId="171863D6" w14:textId="4750D741" w:rsidR="006B5D02" w:rsidRPr="00D64936" w:rsidRDefault="006B5D02" w:rsidP="00D64936">
      <w:pPr>
        <w:jc w:val="both"/>
        <w:rPr>
          <w:rFonts w:ascii="Garamond" w:hAnsi="Garamond"/>
          <w:sz w:val="24"/>
          <w:szCs w:val="24"/>
        </w:rPr>
      </w:pPr>
    </w:p>
    <w:p w14:paraId="5E1E199E" w14:textId="77777777" w:rsidR="00A073E2" w:rsidRPr="00A073E2" w:rsidRDefault="00A073E2" w:rsidP="00D64936">
      <w:pPr>
        <w:pStyle w:val="Paragrafoelenco"/>
        <w:ind w:left="360"/>
        <w:jc w:val="both"/>
        <w:rPr>
          <w:rFonts w:ascii="Garamond" w:hAnsi="Garamond"/>
          <w:sz w:val="24"/>
          <w:szCs w:val="24"/>
        </w:rPr>
      </w:pPr>
    </w:p>
    <w:p w14:paraId="3F5BAE5A" w14:textId="756586FB" w:rsidR="00F32DDF" w:rsidRPr="001E707E" w:rsidRDefault="00F32DDF" w:rsidP="001E707E">
      <w:pPr>
        <w:jc w:val="both"/>
        <w:rPr>
          <w:rFonts w:ascii="Garamond" w:hAnsi="Garamond" w:cs="Times New Roman"/>
          <w:sz w:val="24"/>
          <w:szCs w:val="24"/>
        </w:rPr>
      </w:pPr>
      <w:r w:rsidRPr="001E707E">
        <w:rPr>
          <w:rFonts w:ascii="Garamond" w:hAnsi="Garamond" w:cs="Times New Roman"/>
          <w:sz w:val="24"/>
          <w:szCs w:val="24"/>
        </w:rPr>
        <w:t xml:space="preserve">Luogo e data  _________________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7F5A686D" w:rsidR="00F32DD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4ED4A8BB" w14:textId="77777777" w:rsidR="001E707E" w:rsidRPr="001E707E" w:rsidRDefault="001E707E" w:rsidP="001E707E">
      <w:pPr>
        <w:jc w:val="both"/>
        <w:rPr>
          <w:rFonts w:ascii="Garamond" w:hAnsi="Garamond" w:cs="Times New Roman"/>
          <w:sz w:val="16"/>
          <w:szCs w:val="16"/>
        </w:rPr>
      </w:pPr>
      <w:r w:rsidRPr="001E707E">
        <w:rPr>
          <w:rFonts w:ascii="Garamond" w:hAnsi="Garamond" w:cs="Times New Roman"/>
          <w:i/>
          <w:iCs/>
          <w:sz w:val="16"/>
          <w:szCs w:val="16"/>
        </w:rPr>
        <w:t xml:space="preserve">Si allega copia fotostatica del documento di identità, in corso di validità (art. 38 del D.P.R. 445/2000 e </w:t>
      </w:r>
      <w:proofErr w:type="spellStart"/>
      <w:r w:rsidRPr="001E707E">
        <w:rPr>
          <w:rFonts w:ascii="Garamond" w:hAnsi="Garamond" w:cs="Times New Roman"/>
          <w:i/>
          <w:iCs/>
          <w:sz w:val="16"/>
          <w:szCs w:val="16"/>
        </w:rPr>
        <w:t>ss.mm.ii</w:t>
      </w:r>
      <w:proofErr w:type="spellEnd"/>
      <w:r w:rsidRPr="001E707E">
        <w:rPr>
          <w:rFonts w:ascii="Garamond" w:hAnsi="Garamond" w:cs="Times New Roman"/>
          <w:i/>
          <w:iCs/>
          <w:sz w:val="16"/>
          <w:szCs w:val="16"/>
        </w:rPr>
        <w:t>)</w:t>
      </w:r>
    </w:p>
    <w:p w14:paraId="4A652165" w14:textId="77777777" w:rsidR="001E707E" w:rsidRPr="005478FF" w:rsidRDefault="001E707E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</w:p>
    <w:sectPr w:rsidR="001E707E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6802A049" w:rsidR="00C80D90" w:rsidRDefault="00A073E2" w:rsidP="00274E72">
    <w:pPr>
      <w:pStyle w:val="Intestazione"/>
    </w:pPr>
    <w:ins w:id="4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2EE93905">
            <wp:simplePos x="0" y="0"/>
            <wp:positionH relativeFrom="margin">
              <wp:posOffset>1352550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5" w:author="Fabrizi Silvia" w:date="2023-04-21T14:17:00Z"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494FEE76">
            <wp:simplePos x="0" y="0"/>
            <wp:positionH relativeFrom="column">
              <wp:posOffset>3089910</wp:posOffset>
            </wp:positionH>
            <wp:positionV relativeFrom="paragraph">
              <wp:posOffset>-259080</wp:posOffset>
            </wp:positionV>
            <wp:extent cx="942975" cy="619760"/>
            <wp:effectExtent l="0" t="0" r="9525" b="8890"/>
            <wp:wrapThrough wrapText="bothSides">
              <wp:wrapPolygon edited="0">
                <wp:start x="0" y="0"/>
                <wp:lineTo x="0" y="21246"/>
                <wp:lineTo x="21382" y="21246"/>
                <wp:lineTo x="21382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8FF"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5D2A892E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5478FF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30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E4EBB"/>
    <w:multiLevelType w:val="hybridMultilevel"/>
    <w:tmpl w:val="3DF2D1AC"/>
    <w:lvl w:ilvl="0" w:tplc="EA544840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1"/>
  </w:num>
  <w:num w:numId="2" w16cid:durableId="129368761">
    <w:abstractNumId w:val="2"/>
  </w:num>
  <w:num w:numId="3" w16cid:durableId="1370296500">
    <w:abstractNumId w:val="3"/>
  </w:num>
  <w:num w:numId="4" w16cid:durableId="16854734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32DFA"/>
    <w:rsid w:val="001459AA"/>
    <w:rsid w:val="00173D60"/>
    <w:rsid w:val="00177AC0"/>
    <w:rsid w:val="00183120"/>
    <w:rsid w:val="0018503B"/>
    <w:rsid w:val="001A1E55"/>
    <w:rsid w:val="001E707E"/>
    <w:rsid w:val="00263AF2"/>
    <w:rsid w:val="00274E72"/>
    <w:rsid w:val="00287665"/>
    <w:rsid w:val="00293CA3"/>
    <w:rsid w:val="002B5C4A"/>
    <w:rsid w:val="002C0466"/>
    <w:rsid w:val="002E696D"/>
    <w:rsid w:val="002F188B"/>
    <w:rsid w:val="002F78AE"/>
    <w:rsid w:val="00301D16"/>
    <w:rsid w:val="00312567"/>
    <w:rsid w:val="00324919"/>
    <w:rsid w:val="00391B8C"/>
    <w:rsid w:val="003A7D81"/>
    <w:rsid w:val="003D7D3E"/>
    <w:rsid w:val="003F0CD2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55014E"/>
    <w:rsid w:val="00665B40"/>
    <w:rsid w:val="006A75A6"/>
    <w:rsid w:val="006B5D02"/>
    <w:rsid w:val="006C61EE"/>
    <w:rsid w:val="006F002D"/>
    <w:rsid w:val="00705EE0"/>
    <w:rsid w:val="00705FD3"/>
    <w:rsid w:val="00716F6E"/>
    <w:rsid w:val="007357F8"/>
    <w:rsid w:val="00774526"/>
    <w:rsid w:val="007D0BDF"/>
    <w:rsid w:val="007E56F1"/>
    <w:rsid w:val="007F36CC"/>
    <w:rsid w:val="008165DA"/>
    <w:rsid w:val="00874852"/>
    <w:rsid w:val="00877090"/>
    <w:rsid w:val="008908CC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073E2"/>
    <w:rsid w:val="00A36473"/>
    <w:rsid w:val="00B42F4A"/>
    <w:rsid w:val="00B464C5"/>
    <w:rsid w:val="00B72F48"/>
    <w:rsid w:val="00BA5A12"/>
    <w:rsid w:val="00BB3EB9"/>
    <w:rsid w:val="00BD6F7A"/>
    <w:rsid w:val="00BE7323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A76AA"/>
    <w:rsid w:val="00CB6568"/>
    <w:rsid w:val="00CD271E"/>
    <w:rsid w:val="00CD3613"/>
    <w:rsid w:val="00D00B57"/>
    <w:rsid w:val="00D120D0"/>
    <w:rsid w:val="00D15081"/>
    <w:rsid w:val="00D160AC"/>
    <w:rsid w:val="00D3291E"/>
    <w:rsid w:val="00D33DC5"/>
    <w:rsid w:val="00D64936"/>
    <w:rsid w:val="00DA4505"/>
    <w:rsid w:val="00DB0C10"/>
    <w:rsid w:val="00DE1AFC"/>
    <w:rsid w:val="00DE43CD"/>
    <w:rsid w:val="00DE5608"/>
    <w:rsid w:val="00E740C4"/>
    <w:rsid w:val="00ED0415"/>
    <w:rsid w:val="00ED0798"/>
    <w:rsid w:val="00ED630F"/>
    <w:rsid w:val="00F0256F"/>
    <w:rsid w:val="00F32DDF"/>
    <w:rsid w:val="00F34799"/>
    <w:rsid w:val="00F41454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DB0C10"/>
    <w:rPr>
      <w:color w:val="808080"/>
    </w:rPr>
  </w:style>
  <w:style w:type="paragraph" w:customStyle="1" w:styleId="Default">
    <w:name w:val="Default"/>
    <w:rsid w:val="00550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Manzoni Francesca</cp:lastModifiedBy>
  <cp:revision>9</cp:revision>
  <dcterms:created xsi:type="dcterms:W3CDTF">2023-09-29T09:35:00Z</dcterms:created>
  <dcterms:modified xsi:type="dcterms:W3CDTF">2024-05-17T11:14:00Z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